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FBBB62" w14:textId="7EAD6D38" w:rsidR="0008494C" w:rsidRPr="00EC1709" w:rsidRDefault="001A71CE" w:rsidP="00C57641">
      <w:pPr>
        <w:pStyle w:val="Titel1"/>
        <w:pageBreakBefore w:val="0"/>
        <w:rPr>
          <w:b/>
        </w:rPr>
      </w:pPr>
      <w:bookmarkStart w:id="0" w:name="OLE_LINK25"/>
      <w:bookmarkStart w:id="1" w:name="OLE_LINK26"/>
      <w:bookmarkStart w:id="2" w:name="OLE_LINK43"/>
      <w:bookmarkStart w:id="3" w:name="OLE_LINK44"/>
      <w:bookmarkStart w:id="4" w:name="OLE_LINK6"/>
      <w:r w:rsidRPr="001A71CE">
        <w:rPr>
          <w:b/>
        </w:rPr>
        <w:t>Potential for interventions</w:t>
      </w:r>
      <w:bookmarkStart w:id="5" w:name="_GoBack"/>
      <w:bookmarkEnd w:id="5"/>
    </w:p>
    <w:p w14:paraId="631B1BCE" w14:textId="44FD1668" w:rsidR="002B4322" w:rsidRDefault="001A71CE" w:rsidP="002B4322">
      <w:pPr>
        <w:pStyle w:val="Titel3"/>
      </w:pPr>
      <w:bookmarkStart w:id="6" w:name="OLE_LINK18"/>
      <w:bookmarkStart w:id="7" w:name="OLE_LINK2"/>
      <w:bookmarkStart w:id="8" w:name="OLE_LINK3"/>
      <w:bookmarkEnd w:id="0"/>
      <w:bookmarkEnd w:id="1"/>
      <w:bookmarkEnd w:id="2"/>
      <w:bookmarkEnd w:id="3"/>
      <w:bookmarkEnd w:id="4"/>
      <w:r w:rsidRPr="001A71CE">
        <w:t xml:space="preserve">Levels for </w:t>
      </w:r>
      <w:r w:rsidR="00BA58E6" w:rsidRPr="00BA58E6">
        <w:t>intervention</w:t>
      </w:r>
    </w:p>
    <w:bookmarkEnd w:id="6"/>
    <w:tbl>
      <w:tblPr>
        <w:tblW w:w="4986" w:type="pct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73"/>
        <w:gridCol w:w="4049"/>
        <w:gridCol w:w="3972"/>
        <w:gridCol w:w="3975"/>
      </w:tblGrid>
      <w:tr w:rsidR="001A71CE" w:rsidRPr="0002329A" w14:paraId="2E8C4E7A" w14:textId="77777777" w:rsidTr="00EB65AB">
        <w:tc>
          <w:tcPr>
            <w:tcW w:w="911" w:type="pct"/>
            <w:shd w:val="clear" w:color="auto" w:fill="BFBFBF" w:themeFill="background1" w:themeFillShade="BF"/>
          </w:tcPr>
          <w:p w14:paraId="2206A7E5" w14:textId="77777777" w:rsidR="001A71CE" w:rsidRPr="0002329A" w:rsidRDefault="001A71CE" w:rsidP="00AF2E27">
            <w:pPr>
              <w:pStyle w:val="ZellenTitel"/>
            </w:pPr>
          </w:p>
        </w:tc>
        <w:tc>
          <w:tcPr>
            <w:tcW w:w="1380" w:type="pct"/>
            <w:shd w:val="clear" w:color="auto" w:fill="BFBFBF" w:themeFill="background1" w:themeFillShade="BF"/>
          </w:tcPr>
          <w:p w14:paraId="7463D1E8" w14:textId="35B1A92F" w:rsidR="001A71CE" w:rsidRPr="0002329A" w:rsidRDefault="001A71CE" w:rsidP="00AF2E27">
            <w:pPr>
              <w:pStyle w:val="ZellenTitel"/>
            </w:pPr>
            <w:r w:rsidRPr="00497A3A">
              <w:t>Possible approaches?</w:t>
            </w:r>
          </w:p>
        </w:tc>
        <w:tc>
          <w:tcPr>
            <w:tcW w:w="1354" w:type="pct"/>
            <w:shd w:val="clear" w:color="auto" w:fill="BFBFBF" w:themeFill="background1" w:themeFillShade="BF"/>
          </w:tcPr>
          <w:p w14:paraId="3478A9B1" w14:textId="4658A1F3" w:rsidR="001A71CE" w:rsidRPr="0002329A" w:rsidRDefault="001A71CE" w:rsidP="00AF2E27">
            <w:pPr>
              <w:pStyle w:val="ZellenTitel"/>
            </w:pPr>
            <w:r w:rsidRPr="004A13EF">
              <w:rPr>
                <w:rFonts w:cs="Arial"/>
                <w:lang w:val="en-US"/>
              </w:rPr>
              <w:t xml:space="preserve">Conducive factors? </w:t>
            </w:r>
            <w:r w:rsidRPr="004A13EF">
              <w:rPr>
                <w:rFonts w:eastAsia="MingLiU" w:cs="Arial"/>
                <w:lang w:val="en-US"/>
              </w:rPr>
              <w:br/>
            </w:r>
            <w:r w:rsidRPr="004A13EF">
              <w:rPr>
                <w:rFonts w:cs="Arial"/>
                <w:lang w:val="en-US"/>
              </w:rPr>
              <w:t>Potential?</w:t>
            </w:r>
          </w:p>
        </w:tc>
        <w:tc>
          <w:tcPr>
            <w:tcW w:w="1355" w:type="pct"/>
            <w:shd w:val="clear" w:color="auto" w:fill="BFBFBF" w:themeFill="background1" w:themeFillShade="BF"/>
          </w:tcPr>
          <w:p w14:paraId="1412C13F" w14:textId="6647A079" w:rsidR="001A71CE" w:rsidRPr="0002329A" w:rsidRDefault="001A71CE" w:rsidP="00AF2E27">
            <w:pPr>
              <w:pStyle w:val="ZellenTitel"/>
            </w:pPr>
            <w:r w:rsidRPr="004A13EF">
              <w:rPr>
                <w:rFonts w:cs="Arial"/>
                <w:lang w:val="en-US"/>
              </w:rPr>
              <w:t xml:space="preserve">Hindering factors? </w:t>
            </w:r>
            <w:r w:rsidRPr="004A13EF">
              <w:rPr>
                <w:rFonts w:cs="Arial"/>
                <w:lang w:val="en-US"/>
              </w:rPr>
              <w:br/>
              <w:t>Dangers?</w:t>
            </w:r>
            <w:ins w:id="9" w:author="ROBINSON" w:date="2015-09-30T15:38:00Z">
              <w:r w:rsidRPr="004A13EF">
                <w:rPr>
                  <w:rFonts w:cs="Arial"/>
                  <w:lang w:val="en-US"/>
                </w:rPr>
                <w:t xml:space="preserve"> </w:t>
              </w:r>
            </w:ins>
            <w:r w:rsidRPr="004A13EF">
              <w:rPr>
                <w:rFonts w:cs="Arial"/>
                <w:lang w:val="en-US"/>
              </w:rPr>
              <w:t>Obstacles?</w:t>
            </w:r>
            <w:ins w:id="10" w:author="ROBINSON" w:date="2015-09-30T15:38:00Z">
              <w:r w:rsidRPr="004A13EF">
                <w:rPr>
                  <w:rFonts w:cs="Arial"/>
                  <w:lang w:val="en-US"/>
                </w:rPr>
                <w:t xml:space="preserve"> </w:t>
              </w:r>
            </w:ins>
            <w:r w:rsidRPr="004A13EF">
              <w:rPr>
                <w:rFonts w:cs="Arial"/>
                <w:lang w:val="en-US"/>
              </w:rPr>
              <w:t>Risks?</w:t>
            </w:r>
          </w:p>
        </w:tc>
      </w:tr>
      <w:tr w:rsidR="002B4322" w14:paraId="7D5280BA" w14:textId="77777777" w:rsidTr="00EB65AB">
        <w:tc>
          <w:tcPr>
            <w:tcW w:w="911" w:type="pct"/>
            <w:tcBorders>
              <w:bottom w:val="single" w:sz="2" w:space="0" w:color="808080"/>
            </w:tcBorders>
          </w:tcPr>
          <w:p w14:paraId="57AB67D3" w14:textId="77777777" w:rsidR="002B4322" w:rsidRDefault="002B4322" w:rsidP="00AF2E27">
            <w:pPr>
              <w:pStyle w:val="Zellen"/>
            </w:pPr>
          </w:p>
        </w:tc>
        <w:tc>
          <w:tcPr>
            <w:tcW w:w="1380" w:type="pct"/>
            <w:tcBorders>
              <w:bottom w:val="single" w:sz="2" w:space="0" w:color="808080"/>
            </w:tcBorders>
          </w:tcPr>
          <w:p w14:paraId="65BAEAC2" w14:textId="77777777" w:rsidR="002B4322" w:rsidRDefault="002B4322" w:rsidP="00AF2E27">
            <w:pPr>
              <w:pStyle w:val="Zellen"/>
            </w:pPr>
          </w:p>
        </w:tc>
        <w:tc>
          <w:tcPr>
            <w:tcW w:w="1354" w:type="pct"/>
            <w:tcBorders>
              <w:bottom w:val="single" w:sz="2" w:space="0" w:color="808080"/>
            </w:tcBorders>
          </w:tcPr>
          <w:p w14:paraId="4ECCFDE6" w14:textId="77777777" w:rsidR="002B4322" w:rsidRDefault="002B4322" w:rsidP="00AF2E27">
            <w:pPr>
              <w:pStyle w:val="Zellen"/>
            </w:pPr>
          </w:p>
        </w:tc>
        <w:tc>
          <w:tcPr>
            <w:tcW w:w="1355" w:type="pct"/>
            <w:tcBorders>
              <w:bottom w:val="single" w:sz="2" w:space="0" w:color="808080"/>
            </w:tcBorders>
          </w:tcPr>
          <w:p w14:paraId="29355033" w14:textId="77777777" w:rsidR="002B4322" w:rsidRDefault="002B4322" w:rsidP="00AF2E27">
            <w:pPr>
              <w:pStyle w:val="Zellen"/>
            </w:pPr>
          </w:p>
        </w:tc>
      </w:tr>
      <w:tr w:rsidR="001A71CE" w:rsidRPr="00A13E1F" w14:paraId="2C87390F" w14:textId="77777777" w:rsidTr="00EB65AB">
        <w:tc>
          <w:tcPr>
            <w:tcW w:w="911" w:type="pct"/>
            <w:shd w:val="clear" w:color="auto" w:fill="F2F2F2" w:themeFill="background1" w:themeFillShade="F2"/>
          </w:tcPr>
          <w:p w14:paraId="6121555B" w14:textId="7D6D0AF1" w:rsidR="001A71CE" w:rsidRPr="00A13E1F" w:rsidRDefault="001A71CE" w:rsidP="00AF2E27">
            <w:pPr>
              <w:pStyle w:val="Zellen"/>
            </w:pPr>
            <w:r w:rsidRPr="00BB7EC9">
              <w:rPr>
                <w:rFonts w:cs="Arial"/>
                <w:lang w:val="en-US"/>
              </w:rPr>
              <w:t>Policy/Society</w:t>
            </w:r>
          </w:p>
        </w:tc>
        <w:tc>
          <w:tcPr>
            <w:tcW w:w="1380" w:type="pct"/>
            <w:shd w:val="clear" w:color="auto" w:fill="F2F2F2" w:themeFill="background1" w:themeFillShade="F2"/>
          </w:tcPr>
          <w:p w14:paraId="56D47294" w14:textId="77777777" w:rsidR="001A71CE" w:rsidRPr="00A13E1F" w:rsidRDefault="001A71CE" w:rsidP="00AF2E27">
            <w:pPr>
              <w:pStyle w:val="Zellen"/>
            </w:pPr>
          </w:p>
        </w:tc>
        <w:tc>
          <w:tcPr>
            <w:tcW w:w="1354" w:type="pct"/>
            <w:shd w:val="clear" w:color="auto" w:fill="F2F2F2" w:themeFill="background1" w:themeFillShade="F2"/>
          </w:tcPr>
          <w:p w14:paraId="2F3C6E89" w14:textId="77777777" w:rsidR="001A71CE" w:rsidRPr="00A13E1F" w:rsidRDefault="001A71CE" w:rsidP="00AF2E27">
            <w:pPr>
              <w:pStyle w:val="Zellen"/>
            </w:pPr>
          </w:p>
        </w:tc>
        <w:tc>
          <w:tcPr>
            <w:tcW w:w="1355" w:type="pct"/>
            <w:shd w:val="clear" w:color="auto" w:fill="F2F2F2" w:themeFill="background1" w:themeFillShade="F2"/>
          </w:tcPr>
          <w:p w14:paraId="3C693E49" w14:textId="77777777" w:rsidR="001A71CE" w:rsidRPr="00A13E1F" w:rsidRDefault="001A71CE" w:rsidP="00AF2E27">
            <w:pPr>
              <w:pStyle w:val="Zellen"/>
            </w:pPr>
          </w:p>
        </w:tc>
      </w:tr>
      <w:tr w:rsidR="001A71CE" w14:paraId="7BF48237" w14:textId="77777777" w:rsidTr="00EB65AB">
        <w:tc>
          <w:tcPr>
            <w:tcW w:w="911" w:type="pct"/>
            <w:tcBorders>
              <w:bottom w:val="single" w:sz="2" w:space="0" w:color="808080"/>
            </w:tcBorders>
          </w:tcPr>
          <w:p w14:paraId="5AA4B350" w14:textId="77777777" w:rsidR="001A71CE" w:rsidRDefault="001A71CE" w:rsidP="00AF2E27">
            <w:pPr>
              <w:pStyle w:val="Zellen"/>
            </w:pPr>
          </w:p>
        </w:tc>
        <w:tc>
          <w:tcPr>
            <w:tcW w:w="1380" w:type="pct"/>
            <w:tcBorders>
              <w:bottom w:val="single" w:sz="2" w:space="0" w:color="808080"/>
            </w:tcBorders>
          </w:tcPr>
          <w:p w14:paraId="7B7FED1C" w14:textId="77777777" w:rsidR="001A71CE" w:rsidRDefault="001A71CE" w:rsidP="00AF2E27">
            <w:pPr>
              <w:pStyle w:val="Zellen"/>
            </w:pPr>
          </w:p>
        </w:tc>
        <w:tc>
          <w:tcPr>
            <w:tcW w:w="1354" w:type="pct"/>
            <w:tcBorders>
              <w:bottom w:val="single" w:sz="2" w:space="0" w:color="808080"/>
            </w:tcBorders>
          </w:tcPr>
          <w:p w14:paraId="75B83E55" w14:textId="77777777" w:rsidR="001A71CE" w:rsidRDefault="001A71CE" w:rsidP="00AF2E27">
            <w:pPr>
              <w:pStyle w:val="Zellen"/>
            </w:pPr>
          </w:p>
        </w:tc>
        <w:tc>
          <w:tcPr>
            <w:tcW w:w="1355" w:type="pct"/>
            <w:tcBorders>
              <w:bottom w:val="single" w:sz="2" w:space="0" w:color="808080"/>
            </w:tcBorders>
          </w:tcPr>
          <w:p w14:paraId="383C4A20" w14:textId="77777777" w:rsidR="001A71CE" w:rsidRDefault="001A71CE" w:rsidP="00AF2E27">
            <w:pPr>
              <w:pStyle w:val="Zellen"/>
            </w:pPr>
          </w:p>
        </w:tc>
      </w:tr>
      <w:tr w:rsidR="001A71CE" w:rsidRPr="00A13E1F" w14:paraId="1E6DC07C" w14:textId="77777777" w:rsidTr="00EB65AB">
        <w:tc>
          <w:tcPr>
            <w:tcW w:w="911" w:type="pct"/>
            <w:shd w:val="clear" w:color="auto" w:fill="F2F2F2" w:themeFill="background1" w:themeFillShade="F2"/>
          </w:tcPr>
          <w:p w14:paraId="6E347AF4" w14:textId="3964C8CE" w:rsidR="001A71CE" w:rsidRPr="00A13E1F" w:rsidRDefault="001A71CE" w:rsidP="00AF2E27">
            <w:pPr>
              <w:pStyle w:val="Zellen"/>
            </w:pPr>
            <w:r w:rsidRPr="00BB7EC9">
              <w:rPr>
                <w:rFonts w:cs="Arial"/>
                <w:lang w:val="en-US"/>
              </w:rPr>
              <w:t>Environment</w:t>
            </w:r>
          </w:p>
        </w:tc>
        <w:tc>
          <w:tcPr>
            <w:tcW w:w="1380" w:type="pct"/>
            <w:shd w:val="clear" w:color="auto" w:fill="F2F2F2" w:themeFill="background1" w:themeFillShade="F2"/>
          </w:tcPr>
          <w:p w14:paraId="6E5DCFF5" w14:textId="77777777" w:rsidR="001A71CE" w:rsidRPr="00A13E1F" w:rsidRDefault="001A71CE" w:rsidP="00AF2E27">
            <w:pPr>
              <w:pStyle w:val="Zellen"/>
            </w:pPr>
          </w:p>
        </w:tc>
        <w:tc>
          <w:tcPr>
            <w:tcW w:w="1354" w:type="pct"/>
            <w:shd w:val="clear" w:color="auto" w:fill="F2F2F2" w:themeFill="background1" w:themeFillShade="F2"/>
          </w:tcPr>
          <w:p w14:paraId="1FFFEACF" w14:textId="77777777" w:rsidR="001A71CE" w:rsidRPr="00A13E1F" w:rsidRDefault="001A71CE" w:rsidP="00AF2E27">
            <w:pPr>
              <w:pStyle w:val="Zellen"/>
            </w:pPr>
          </w:p>
        </w:tc>
        <w:tc>
          <w:tcPr>
            <w:tcW w:w="1355" w:type="pct"/>
            <w:shd w:val="clear" w:color="auto" w:fill="F2F2F2" w:themeFill="background1" w:themeFillShade="F2"/>
          </w:tcPr>
          <w:p w14:paraId="37DFC3F8" w14:textId="77777777" w:rsidR="001A71CE" w:rsidRPr="00A13E1F" w:rsidRDefault="001A71CE" w:rsidP="00AF2E27">
            <w:pPr>
              <w:pStyle w:val="Zellen"/>
            </w:pPr>
          </w:p>
        </w:tc>
      </w:tr>
      <w:tr w:rsidR="001A71CE" w14:paraId="5E46E64B" w14:textId="77777777" w:rsidTr="00EB65AB">
        <w:tc>
          <w:tcPr>
            <w:tcW w:w="911" w:type="pct"/>
            <w:tcBorders>
              <w:bottom w:val="single" w:sz="2" w:space="0" w:color="808080"/>
            </w:tcBorders>
          </w:tcPr>
          <w:p w14:paraId="737E2225" w14:textId="77777777" w:rsidR="001A71CE" w:rsidRDefault="001A71CE" w:rsidP="00AF2E27">
            <w:pPr>
              <w:pStyle w:val="Zellen"/>
            </w:pPr>
          </w:p>
        </w:tc>
        <w:tc>
          <w:tcPr>
            <w:tcW w:w="1380" w:type="pct"/>
            <w:tcBorders>
              <w:bottom w:val="single" w:sz="2" w:space="0" w:color="808080"/>
            </w:tcBorders>
          </w:tcPr>
          <w:p w14:paraId="48F0E21F" w14:textId="77777777" w:rsidR="001A71CE" w:rsidRDefault="001A71CE" w:rsidP="00AF2E27">
            <w:pPr>
              <w:pStyle w:val="Zellen"/>
            </w:pPr>
          </w:p>
        </w:tc>
        <w:tc>
          <w:tcPr>
            <w:tcW w:w="1354" w:type="pct"/>
            <w:tcBorders>
              <w:bottom w:val="single" w:sz="2" w:space="0" w:color="808080"/>
            </w:tcBorders>
          </w:tcPr>
          <w:p w14:paraId="5C1FA2B1" w14:textId="77777777" w:rsidR="001A71CE" w:rsidRDefault="001A71CE" w:rsidP="00AF2E27">
            <w:pPr>
              <w:pStyle w:val="Zellen"/>
            </w:pPr>
          </w:p>
        </w:tc>
        <w:tc>
          <w:tcPr>
            <w:tcW w:w="1355" w:type="pct"/>
            <w:tcBorders>
              <w:bottom w:val="single" w:sz="2" w:space="0" w:color="808080"/>
            </w:tcBorders>
          </w:tcPr>
          <w:p w14:paraId="44B13B90" w14:textId="77777777" w:rsidR="001A71CE" w:rsidRDefault="001A71CE" w:rsidP="00AF2E27">
            <w:pPr>
              <w:pStyle w:val="Zellen"/>
            </w:pPr>
          </w:p>
        </w:tc>
      </w:tr>
      <w:tr w:rsidR="001A71CE" w:rsidRPr="00AF520B" w14:paraId="67A2F86F" w14:textId="77777777" w:rsidTr="00EB65AB">
        <w:tc>
          <w:tcPr>
            <w:tcW w:w="911" w:type="pct"/>
            <w:shd w:val="clear" w:color="auto" w:fill="F2F2F2" w:themeFill="background1" w:themeFillShade="F2"/>
          </w:tcPr>
          <w:p w14:paraId="60FDA30F" w14:textId="283871FA" w:rsidR="001A71CE" w:rsidRPr="00AF520B" w:rsidRDefault="001A71CE" w:rsidP="00AF2E27">
            <w:pPr>
              <w:pStyle w:val="Zellen"/>
            </w:pPr>
            <w:bookmarkStart w:id="11" w:name="OLE_LINK10"/>
            <w:bookmarkStart w:id="12" w:name="OLE_LINK11"/>
            <w:r w:rsidRPr="00BB7EC9">
              <w:rPr>
                <w:rFonts w:cs="Arial"/>
                <w:lang w:val="en-US"/>
              </w:rPr>
              <w:t>Setting as an organization</w:t>
            </w:r>
          </w:p>
        </w:tc>
        <w:tc>
          <w:tcPr>
            <w:tcW w:w="1380" w:type="pct"/>
            <w:shd w:val="clear" w:color="auto" w:fill="F2F2F2" w:themeFill="background1" w:themeFillShade="F2"/>
          </w:tcPr>
          <w:p w14:paraId="7D657227" w14:textId="77777777" w:rsidR="001A71CE" w:rsidRPr="00AF520B" w:rsidRDefault="001A71CE" w:rsidP="00AF2E27">
            <w:pPr>
              <w:pStyle w:val="Zellen"/>
            </w:pPr>
          </w:p>
        </w:tc>
        <w:tc>
          <w:tcPr>
            <w:tcW w:w="1354" w:type="pct"/>
            <w:shd w:val="clear" w:color="auto" w:fill="F2F2F2" w:themeFill="background1" w:themeFillShade="F2"/>
          </w:tcPr>
          <w:p w14:paraId="37D93E1A" w14:textId="77777777" w:rsidR="001A71CE" w:rsidRPr="00AF520B" w:rsidRDefault="001A71CE" w:rsidP="00AF2E27">
            <w:pPr>
              <w:pStyle w:val="Zellen"/>
            </w:pPr>
          </w:p>
        </w:tc>
        <w:tc>
          <w:tcPr>
            <w:tcW w:w="1355" w:type="pct"/>
            <w:shd w:val="clear" w:color="auto" w:fill="F2F2F2" w:themeFill="background1" w:themeFillShade="F2"/>
          </w:tcPr>
          <w:p w14:paraId="24302FB5" w14:textId="77777777" w:rsidR="001A71CE" w:rsidRPr="00AF520B" w:rsidRDefault="001A71CE" w:rsidP="00AF2E27">
            <w:pPr>
              <w:pStyle w:val="Zellen"/>
            </w:pPr>
          </w:p>
        </w:tc>
      </w:tr>
      <w:bookmarkEnd w:id="11"/>
      <w:bookmarkEnd w:id="12"/>
      <w:tr w:rsidR="001A71CE" w14:paraId="2069EFE5" w14:textId="77777777" w:rsidTr="00EB65AB">
        <w:tc>
          <w:tcPr>
            <w:tcW w:w="911" w:type="pct"/>
            <w:tcBorders>
              <w:bottom w:val="single" w:sz="2" w:space="0" w:color="808080"/>
            </w:tcBorders>
          </w:tcPr>
          <w:p w14:paraId="7221B7AD" w14:textId="77777777" w:rsidR="001A71CE" w:rsidRDefault="001A71CE" w:rsidP="00AF2E27">
            <w:pPr>
              <w:pStyle w:val="Zellen"/>
            </w:pPr>
          </w:p>
        </w:tc>
        <w:tc>
          <w:tcPr>
            <w:tcW w:w="1380" w:type="pct"/>
            <w:tcBorders>
              <w:bottom w:val="single" w:sz="2" w:space="0" w:color="808080"/>
            </w:tcBorders>
          </w:tcPr>
          <w:p w14:paraId="129063A2" w14:textId="77777777" w:rsidR="001A71CE" w:rsidRDefault="001A71CE" w:rsidP="00AF2E27">
            <w:pPr>
              <w:pStyle w:val="Zellen"/>
            </w:pPr>
          </w:p>
        </w:tc>
        <w:tc>
          <w:tcPr>
            <w:tcW w:w="1354" w:type="pct"/>
            <w:tcBorders>
              <w:bottom w:val="single" w:sz="2" w:space="0" w:color="808080"/>
            </w:tcBorders>
          </w:tcPr>
          <w:p w14:paraId="484AF406" w14:textId="77777777" w:rsidR="001A71CE" w:rsidRDefault="001A71CE" w:rsidP="00AF2E27">
            <w:pPr>
              <w:pStyle w:val="Zellen"/>
            </w:pPr>
          </w:p>
        </w:tc>
        <w:tc>
          <w:tcPr>
            <w:tcW w:w="1355" w:type="pct"/>
            <w:tcBorders>
              <w:bottom w:val="single" w:sz="2" w:space="0" w:color="808080"/>
            </w:tcBorders>
          </w:tcPr>
          <w:p w14:paraId="7E807087" w14:textId="77777777" w:rsidR="001A71CE" w:rsidRDefault="001A71CE" w:rsidP="00AF2E27">
            <w:pPr>
              <w:pStyle w:val="Zellen"/>
            </w:pPr>
          </w:p>
        </w:tc>
      </w:tr>
      <w:tr w:rsidR="001A71CE" w:rsidRPr="00AF520B" w14:paraId="1B66EDC5" w14:textId="77777777" w:rsidTr="00EB65AB">
        <w:tc>
          <w:tcPr>
            <w:tcW w:w="911" w:type="pct"/>
            <w:shd w:val="clear" w:color="auto" w:fill="F2F2F2" w:themeFill="background1" w:themeFillShade="F2"/>
          </w:tcPr>
          <w:p w14:paraId="1B24D99E" w14:textId="008FAAA7" w:rsidR="001A71CE" w:rsidRPr="00AF520B" w:rsidRDefault="001A71CE" w:rsidP="00AF2E27">
            <w:pPr>
              <w:pStyle w:val="Zellen"/>
            </w:pPr>
            <w:r w:rsidRPr="00BB7EC9">
              <w:rPr>
                <w:rFonts w:cs="Arial"/>
                <w:lang w:val="en-US"/>
              </w:rPr>
              <w:t>Group</w:t>
            </w:r>
          </w:p>
        </w:tc>
        <w:tc>
          <w:tcPr>
            <w:tcW w:w="1380" w:type="pct"/>
            <w:shd w:val="clear" w:color="auto" w:fill="F2F2F2" w:themeFill="background1" w:themeFillShade="F2"/>
          </w:tcPr>
          <w:p w14:paraId="6FBD496E" w14:textId="77777777" w:rsidR="001A71CE" w:rsidRPr="00AF520B" w:rsidRDefault="001A71CE" w:rsidP="00AF2E27">
            <w:pPr>
              <w:pStyle w:val="Zellen"/>
            </w:pPr>
          </w:p>
        </w:tc>
        <w:tc>
          <w:tcPr>
            <w:tcW w:w="1354" w:type="pct"/>
            <w:shd w:val="clear" w:color="auto" w:fill="F2F2F2" w:themeFill="background1" w:themeFillShade="F2"/>
          </w:tcPr>
          <w:p w14:paraId="4BB6E24B" w14:textId="77777777" w:rsidR="001A71CE" w:rsidRPr="00AF520B" w:rsidRDefault="001A71CE" w:rsidP="00AF2E27">
            <w:pPr>
              <w:pStyle w:val="Zellen"/>
            </w:pPr>
          </w:p>
        </w:tc>
        <w:tc>
          <w:tcPr>
            <w:tcW w:w="1355" w:type="pct"/>
            <w:shd w:val="clear" w:color="auto" w:fill="F2F2F2" w:themeFill="background1" w:themeFillShade="F2"/>
          </w:tcPr>
          <w:p w14:paraId="42142F49" w14:textId="77777777" w:rsidR="001A71CE" w:rsidRPr="00AF520B" w:rsidRDefault="001A71CE" w:rsidP="00AF2E27">
            <w:pPr>
              <w:pStyle w:val="Zellen"/>
            </w:pPr>
          </w:p>
        </w:tc>
      </w:tr>
      <w:tr w:rsidR="001A71CE" w14:paraId="0629AFB1" w14:textId="77777777" w:rsidTr="00EB65AB">
        <w:tc>
          <w:tcPr>
            <w:tcW w:w="911" w:type="pct"/>
            <w:tcBorders>
              <w:bottom w:val="single" w:sz="2" w:space="0" w:color="808080"/>
            </w:tcBorders>
          </w:tcPr>
          <w:p w14:paraId="56BC67C5" w14:textId="77777777" w:rsidR="001A71CE" w:rsidRDefault="001A71CE" w:rsidP="00AF2E27">
            <w:pPr>
              <w:pStyle w:val="Zellen"/>
            </w:pPr>
          </w:p>
        </w:tc>
        <w:tc>
          <w:tcPr>
            <w:tcW w:w="1380" w:type="pct"/>
            <w:tcBorders>
              <w:bottom w:val="single" w:sz="2" w:space="0" w:color="808080"/>
            </w:tcBorders>
          </w:tcPr>
          <w:p w14:paraId="14E5DC2B" w14:textId="77777777" w:rsidR="001A71CE" w:rsidRDefault="001A71CE" w:rsidP="00AF2E27">
            <w:pPr>
              <w:pStyle w:val="Zellen"/>
            </w:pPr>
          </w:p>
        </w:tc>
        <w:tc>
          <w:tcPr>
            <w:tcW w:w="1354" w:type="pct"/>
            <w:tcBorders>
              <w:bottom w:val="single" w:sz="2" w:space="0" w:color="808080"/>
            </w:tcBorders>
          </w:tcPr>
          <w:p w14:paraId="513C0ACD" w14:textId="77777777" w:rsidR="001A71CE" w:rsidRDefault="001A71CE" w:rsidP="00AF2E27">
            <w:pPr>
              <w:pStyle w:val="Zellen"/>
            </w:pPr>
          </w:p>
        </w:tc>
        <w:tc>
          <w:tcPr>
            <w:tcW w:w="1355" w:type="pct"/>
            <w:tcBorders>
              <w:bottom w:val="single" w:sz="2" w:space="0" w:color="808080"/>
            </w:tcBorders>
          </w:tcPr>
          <w:p w14:paraId="0777489F" w14:textId="77777777" w:rsidR="001A71CE" w:rsidRDefault="001A71CE" w:rsidP="00AF2E27">
            <w:pPr>
              <w:pStyle w:val="Zellen"/>
            </w:pPr>
          </w:p>
        </w:tc>
      </w:tr>
      <w:tr w:rsidR="001A71CE" w:rsidRPr="00AF520B" w14:paraId="79854DA7" w14:textId="77777777" w:rsidTr="00EB65AB">
        <w:tc>
          <w:tcPr>
            <w:tcW w:w="911" w:type="pct"/>
            <w:shd w:val="clear" w:color="auto" w:fill="F2F2F2" w:themeFill="background1" w:themeFillShade="F2"/>
          </w:tcPr>
          <w:p w14:paraId="0845C80F" w14:textId="6721DB17" w:rsidR="001A71CE" w:rsidRPr="00AF520B" w:rsidRDefault="001A71CE" w:rsidP="00AF2E27">
            <w:pPr>
              <w:pStyle w:val="Zellen"/>
            </w:pPr>
            <w:r w:rsidRPr="00BB7EC9">
              <w:rPr>
                <w:rFonts w:cs="Arial"/>
                <w:lang w:val="en-US"/>
              </w:rPr>
              <w:t>Individual</w:t>
            </w:r>
          </w:p>
        </w:tc>
        <w:tc>
          <w:tcPr>
            <w:tcW w:w="1380" w:type="pct"/>
            <w:shd w:val="clear" w:color="auto" w:fill="F2F2F2" w:themeFill="background1" w:themeFillShade="F2"/>
          </w:tcPr>
          <w:p w14:paraId="7818A81C" w14:textId="77777777" w:rsidR="001A71CE" w:rsidRPr="00AF520B" w:rsidRDefault="001A71CE" w:rsidP="00AF2E27">
            <w:pPr>
              <w:pStyle w:val="Zellen"/>
            </w:pPr>
          </w:p>
        </w:tc>
        <w:tc>
          <w:tcPr>
            <w:tcW w:w="1354" w:type="pct"/>
            <w:shd w:val="clear" w:color="auto" w:fill="F2F2F2" w:themeFill="background1" w:themeFillShade="F2"/>
          </w:tcPr>
          <w:p w14:paraId="64F63102" w14:textId="77777777" w:rsidR="001A71CE" w:rsidRPr="00AF520B" w:rsidRDefault="001A71CE" w:rsidP="00AF2E27">
            <w:pPr>
              <w:pStyle w:val="Zellen"/>
            </w:pPr>
          </w:p>
        </w:tc>
        <w:tc>
          <w:tcPr>
            <w:tcW w:w="1355" w:type="pct"/>
            <w:shd w:val="clear" w:color="auto" w:fill="F2F2F2" w:themeFill="background1" w:themeFillShade="F2"/>
          </w:tcPr>
          <w:p w14:paraId="53C2F6DD" w14:textId="77777777" w:rsidR="001A71CE" w:rsidRPr="00AF520B" w:rsidRDefault="001A71CE" w:rsidP="00AF2E27">
            <w:pPr>
              <w:pStyle w:val="Zellen"/>
            </w:pPr>
          </w:p>
        </w:tc>
      </w:tr>
      <w:tr w:rsidR="002B4322" w14:paraId="00F4F869" w14:textId="77777777" w:rsidTr="00AF2E27">
        <w:tc>
          <w:tcPr>
            <w:tcW w:w="911" w:type="pct"/>
          </w:tcPr>
          <w:p w14:paraId="0A0109EA" w14:textId="77777777" w:rsidR="002B4322" w:rsidRDefault="002B4322" w:rsidP="00AF2E27">
            <w:pPr>
              <w:pStyle w:val="Zellen"/>
            </w:pPr>
          </w:p>
        </w:tc>
        <w:tc>
          <w:tcPr>
            <w:tcW w:w="1380" w:type="pct"/>
          </w:tcPr>
          <w:p w14:paraId="64E60E6D" w14:textId="77777777" w:rsidR="002B4322" w:rsidRDefault="002B4322" w:rsidP="00AF2E27">
            <w:pPr>
              <w:pStyle w:val="Zellen"/>
            </w:pPr>
          </w:p>
        </w:tc>
        <w:tc>
          <w:tcPr>
            <w:tcW w:w="1354" w:type="pct"/>
          </w:tcPr>
          <w:p w14:paraId="68C4632E" w14:textId="77777777" w:rsidR="002B4322" w:rsidRDefault="002B4322" w:rsidP="00AF2E27">
            <w:pPr>
              <w:pStyle w:val="Zellen"/>
            </w:pPr>
          </w:p>
        </w:tc>
        <w:tc>
          <w:tcPr>
            <w:tcW w:w="1355" w:type="pct"/>
          </w:tcPr>
          <w:p w14:paraId="511DD804" w14:textId="77777777" w:rsidR="002B4322" w:rsidRDefault="002B4322" w:rsidP="00AF2E27">
            <w:pPr>
              <w:pStyle w:val="Zellen"/>
            </w:pPr>
          </w:p>
        </w:tc>
      </w:tr>
      <w:bookmarkEnd w:id="7"/>
      <w:bookmarkEnd w:id="8"/>
    </w:tbl>
    <w:p w14:paraId="01709093" w14:textId="77777777" w:rsidR="000B0EF5" w:rsidRDefault="000B0EF5" w:rsidP="00665434"/>
    <w:sectPr w:rsidR="000B0EF5" w:rsidSect="00791B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23EC37" w14:textId="77777777" w:rsidR="00EC4E23" w:rsidRDefault="00EC4E23" w:rsidP="006F033B">
      <w:pPr>
        <w:spacing w:after="0" w:line="240" w:lineRule="auto"/>
      </w:pPr>
      <w:r>
        <w:separator/>
      </w:r>
    </w:p>
  </w:endnote>
  <w:endnote w:type="continuationSeparator" w:id="0">
    <w:p w14:paraId="1E772197" w14:textId="77777777" w:rsidR="00EC4E23" w:rsidRDefault="00EC4E23" w:rsidP="006F03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Black">
    <w:panose1 w:val="020B0A04020102020204"/>
    <w:charset w:val="A1"/>
    <w:family w:val="auto"/>
    <w:pitch w:val="variable"/>
    <w:sig w:usb0="A00002AF" w:usb1="400078FB" w:usb2="00000000" w:usb3="00000000" w:csb0="0000009F" w:csb1="00000000"/>
  </w:font>
  <w:font w:name="MingLiU">
    <w:panose1 w:val="02020509000000000000"/>
    <w:charset w:val="88"/>
    <w:family w:val="auto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3A91A8" w14:textId="77777777" w:rsidR="00A83E4F" w:rsidRDefault="00A83E4F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343900" w14:textId="00FC8885" w:rsidR="00C645BE" w:rsidRPr="00DF2D0D" w:rsidRDefault="00C645BE" w:rsidP="00DF2D0D">
    <w:pPr>
      <w:pStyle w:val="Fuzeile"/>
      <w:rPr>
        <w:rFonts w:ascii="Arial" w:hAnsi="Arial" w:cs="Arial"/>
        <w:sz w:val="18"/>
      </w:rPr>
    </w:pPr>
    <w:r w:rsidRPr="00DF2D0D">
      <w:rPr>
        <w:rFonts w:ascii="Arial" w:hAnsi="Arial" w:cs="Arial"/>
        <w:color w:val="FF9900"/>
        <w:sz w:val="18"/>
      </w:rPr>
      <w:t>www.quint-essenz.ch</w:t>
    </w:r>
    <w:r w:rsidRPr="00DF2D0D">
      <w:rPr>
        <w:rFonts w:ascii="Arial" w:hAnsi="Arial" w:cs="Arial"/>
        <w:sz w:val="18"/>
      </w:rPr>
      <w:t>, ein Angebot von Gesundheitsförderung Schweiz</w:t>
    </w:r>
    <w:r w:rsidRPr="00DF2D0D">
      <w:rPr>
        <w:rFonts w:ascii="Arial" w:hAnsi="Arial" w:cs="Arial"/>
        <w:sz w:val="18"/>
      </w:rPr>
      <w:br/>
    </w:r>
    <w:r>
      <w:rPr>
        <w:rFonts w:ascii="Arial" w:hAnsi="Arial" w:cs="Arial"/>
        <w:sz w:val="18"/>
      </w:rPr>
      <w:t>Settinganalyse</w:t>
    </w:r>
    <w:r w:rsidRPr="00DF2D0D">
      <w:rPr>
        <w:rFonts w:ascii="Arial" w:hAnsi="Arial" w:cs="Arial"/>
        <w:sz w:val="18"/>
      </w:rPr>
      <w:t xml:space="preserve"> </w:t>
    </w:r>
    <w:r w:rsidRPr="00DF2D0D">
      <w:rPr>
        <w:rFonts w:ascii="Arial" w:hAnsi="Arial" w:cs="Arial"/>
        <w:sz w:val="18"/>
      </w:rPr>
      <w:tab/>
    </w:r>
    <w:r w:rsidRPr="00DF2D0D"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  <w:t xml:space="preserve">        </w:t>
    </w:r>
    <w:r w:rsidRPr="00DF2D0D">
      <w:rPr>
        <w:rFonts w:ascii="Arial" w:hAnsi="Arial" w:cs="Arial"/>
        <w:sz w:val="18"/>
        <w:lang w:val="fr-FR"/>
      </w:rPr>
      <w:fldChar w:fldCharType="begin"/>
    </w:r>
    <w:r w:rsidRPr="00DF2D0D">
      <w:rPr>
        <w:rFonts w:ascii="Arial" w:hAnsi="Arial" w:cs="Arial"/>
        <w:sz w:val="18"/>
      </w:rPr>
      <w:instrText xml:space="preserve"> </w:instrText>
    </w:r>
    <w:r w:rsidR="00C20C51">
      <w:rPr>
        <w:rFonts w:ascii="Arial" w:hAnsi="Arial" w:cs="Arial"/>
        <w:sz w:val="18"/>
      </w:rPr>
      <w:instrText>PAGE</w:instrText>
    </w:r>
    <w:r w:rsidRPr="00DF2D0D">
      <w:rPr>
        <w:rFonts w:ascii="Arial" w:hAnsi="Arial" w:cs="Arial"/>
        <w:sz w:val="18"/>
      </w:rPr>
      <w:instrText xml:space="preserve"> </w:instrText>
    </w:r>
    <w:r w:rsidRPr="00DF2D0D">
      <w:rPr>
        <w:rFonts w:ascii="Arial" w:hAnsi="Arial" w:cs="Arial"/>
        <w:sz w:val="18"/>
        <w:lang w:val="fr-FR"/>
      </w:rPr>
      <w:fldChar w:fldCharType="separate"/>
    </w:r>
    <w:r w:rsidR="00AD2197">
      <w:rPr>
        <w:rFonts w:ascii="Arial" w:hAnsi="Arial" w:cs="Arial"/>
        <w:noProof/>
        <w:sz w:val="18"/>
      </w:rPr>
      <w:t>2</w:t>
    </w:r>
    <w:r w:rsidRPr="00DF2D0D">
      <w:rPr>
        <w:rFonts w:ascii="Arial" w:hAnsi="Arial" w:cs="Arial"/>
        <w:sz w:val="18"/>
        <w:lang w:val="fr-FR"/>
      </w:rPr>
      <w:fldChar w:fldCharType="end"/>
    </w:r>
    <w:r w:rsidRPr="00DF2D0D">
      <w:rPr>
        <w:rFonts w:ascii="Arial" w:hAnsi="Arial" w:cs="Arial"/>
        <w:sz w:val="18"/>
      </w:rPr>
      <w:t>/</w:t>
    </w:r>
    <w:r w:rsidRPr="00DF2D0D">
      <w:rPr>
        <w:rFonts w:ascii="Arial" w:hAnsi="Arial" w:cs="Arial"/>
        <w:sz w:val="18"/>
      </w:rPr>
      <w:fldChar w:fldCharType="begin"/>
    </w:r>
    <w:r w:rsidRPr="00DF2D0D">
      <w:rPr>
        <w:rFonts w:ascii="Arial" w:hAnsi="Arial" w:cs="Arial"/>
        <w:sz w:val="18"/>
      </w:rPr>
      <w:instrText xml:space="preserve"> </w:instrText>
    </w:r>
    <w:r w:rsidR="00C20C51">
      <w:rPr>
        <w:rFonts w:ascii="Arial" w:hAnsi="Arial" w:cs="Arial"/>
        <w:sz w:val="18"/>
      </w:rPr>
      <w:instrText>NUMPAGES</w:instrText>
    </w:r>
    <w:r w:rsidRPr="00DF2D0D">
      <w:rPr>
        <w:rFonts w:ascii="Arial" w:hAnsi="Arial" w:cs="Arial"/>
        <w:sz w:val="18"/>
      </w:rPr>
      <w:instrText xml:space="preserve"> </w:instrText>
    </w:r>
    <w:r w:rsidRPr="00DF2D0D">
      <w:rPr>
        <w:rFonts w:ascii="Arial" w:hAnsi="Arial" w:cs="Arial"/>
        <w:sz w:val="18"/>
      </w:rPr>
      <w:fldChar w:fldCharType="separate"/>
    </w:r>
    <w:r w:rsidR="00AD2197">
      <w:rPr>
        <w:rFonts w:ascii="Arial" w:hAnsi="Arial" w:cs="Arial"/>
        <w:noProof/>
        <w:sz w:val="18"/>
      </w:rPr>
      <w:t>2</w:t>
    </w:r>
    <w:r w:rsidRPr="00DF2D0D">
      <w:rPr>
        <w:rFonts w:ascii="Arial" w:hAnsi="Arial" w:cs="Arial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546B0" w14:textId="541E94DA" w:rsidR="00C645BE" w:rsidRPr="00DF2D0D" w:rsidRDefault="00C645BE" w:rsidP="00C67EFD">
    <w:pPr>
      <w:pStyle w:val="Fuzeile"/>
      <w:tabs>
        <w:tab w:val="right" w:pos="4536"/>
        <w:tab w:val="right" w:pos="14570"/>
      </w:tabs>
      <w:rPr>
        <w:rFonts w:ascii="Arial" w:hAnsi="Arial" w:cs="Arial"/>
        <w:sz w:val="18"/>
      </w:rPr>
    </w:pPr>
    <w:bookmarkStart w:id="13" w:name="OLE_LINK51"/>
    <w:bookmarkStart w:id="14" w:name="OLE_LINK1"/>
    <w:r w:rsidRPr="00DF2D0D">
      <w:rPr>
        <w:rFonts w:ascii="Arial" w:hAnsi="Arial" w:cs="Arial"/>
        <w:color w:val="FF9900"/>
        <w:sz w:val="18"/>
      </w:rPr>
      <w:t>www.quint-essenz.ch</w:t>
    </w:r>
    <w:r w:rsidRPr="00DF2D0D">
      <w:rPr>
        <w:rFonts w:ascii="Arial" w:hAnsi="Arial" w:cs="Arial"/>
        <w:sz w:val="18"/>
      </w:rPr>
      <w:t xml:space="preserve">, </w:t>
    </w:r>
    <w:r w:rsidR="001A71CE" w:rsidRPr="001A71CE">
      <w:rPr>
        <w:rFonts w:ascii="Arial" w:hAnsi="Arial" w:cs="Arial"/>
        <w:sz w:val="18"/>
      </w:rPr>
      <w:t>a service of Health Promotion Switzerland</w:t>
    </w:r>
    <w:r w:rsidRPr="00DF2D0D">
      <w:rPr>
        <w:rFonts w:ascii="Arial" w:hAnsi="Arial" w:cs="Arial"/>
        <w:sz w:val="18"/>
      </w:rPr>
      <w:br/>
    </w:r>
    <w:r w:rsidR="001A71CE" w:rsidRPr="001A71CE">
      <w:rPr>
        <w:rFonts w:ascii="Arial" w:hAnsi="Arial" w:cs="Arial"/>
        <w:sz w:val="18"/>
      </w:rPr>
      <w:t>Potential for interventions</w:t>
    </w:r>
    <w:r w:rsidR="00C67EFD" w:rsidRPr="00C67EFD">
      <w:rPr>
        <w:rFonts w:ascii="Arial" w:hAnsi="Arial" w:cs="Arial"/>
        <w:sz w:val="18"/>
      </w:rPr>
      <w:t xml:space="preserve"> </w:t>
    </w:r>
    <w:r w:rsidR="00C67EFD">
      <w:rPr>
        <w:rFonts w:ascii="Arial" w:hAnsi="Arial" w:cs="Arial"/>
        <w:sz w:val="18"/>
      </w:rPr>
      <w:t>[</w:t>
    </w:r>
    <w:r w:rsidR="001A71CE">
      <w:rPr>
        <w:rFonts w:ascii="Arial" w:hAnsi="Arial" w:cs="Arial"/>
        <w:sz w:val="18"/>
      </w:rPr>
      <w:t>Project], [Author</w:t>
    </w:r>
    <w:r w:rsidR="00C67EFD">
      <w:rPr>
        <w:rFonts w:ascii="Arial" w:hAnsi="Arial" w:cs="Arial"/>
        <w:sz w:val="18"/>
      </w:rPr>
      <w:t>], [</w:t>
    </w:r>
    <w:r w:rsidR="001A71CE">
      <w:rPr>
        <w:rFonts w:ascii="Arial" w:hAnsi="Arial" w:cs="Arial"/>
        <w:sz w:val="18"/>
      </w:rPr>
      <w:t>Date</w:t>
    </w:r>
    <w:r w:rsidR="00C67EFD">
      <w:rPr>
        <w:rFonts w:ascii="Arial" w:hAnsi="Arial" w:cs="Arial"/>
        <w:sz w:val="18"/>
      </w:rPr>
      <w:t>]</w:t>
    </w:r>
    <w:r w:rsidR="001A71CE">
      <w:rPr>
        <w:rFonts w:ascii="Arial" w:hAnsi="Arial" w:cs="Arial"/>
        <w:sz w:val="18"/>
      </w:rPr>
      <w:tab/>
    </w:r>
    <w:r w:rsidR="00A83E4F">
      <w:rPr>
        <w:rFonts w:ascii="Arial" w:hAnsi="Arial" w:cs="Arial"/>
        <w:sz w:val="18"/>
      </w:rPr>
      <w:tab/>
    </w:r>
    <w:r w:rsidR="001A71CE">
      <w:rPr>
        <w:rFonts w:ascii="Arial" w:hAnsi="Arial" w:cs="Arial"/>
        <w:sz w:val="18"/>
      </w:rPr>
      <w:tab/>
    </w:r>
    <w:r w:rsidRPr="00DF2D0D">
      <w:rPr>
        <w:rFonts w:ascii="Arial" w:hAnsi="Arial" w:cs="Arial"/>
        <w:sz w:val="18"/>
        <w:lang w:val="fr-FR"/>
      </w:rPr>
      <w:fldChar w:fldCharType="begin"/>
    </w:r>
    <w:r w:rsidRPr="00DF2D0D">
      <w:rPr>
        <w:rFonts w:ascii="Arial" w:hAnsi="Arial" w:cs="Arial"/>
        <w:sz w:val="18"/>
      </w:rPr>
      <w:instrText xml:space="preserve"> </w:instrText>
    </w:r>
    <w:r w:rsidR="00C20C51">
      <w:rPr>
        <w:rFonts w:ascii="Arial" w:hAnsi="Arial" w:cs="Arial"/>
        <w:sz w:val="18"/>
      </w:rPr>
      <w:instrText>PAGE</w:instrText>
    </w:r>
    <w:r w:rsidRPr="00DF2D0D">
      <w:rPr>
        <w:rFonts w:ascii="Arial" w:hAnsi="Arial" w:cs="Arial"/>
        <w:sz w:val="18"/>
      </w:rPr>
      <w:instrText xml:space="preserve"> </w:instrText>
    </w:r>
    <w:r w:rsidRPr="00DF2D0D">
      <w:rPr>
        <w:rFonts w:ascii="Arial" w:hAnsi="Arial" w:cs="Arial"/>
        <w:sz w:val="18"/>
        <w:lang w:val="fr-FR"/>
      </w:rPr>
      <w:fldChar w:fldCharType="separate"/>
    </w:r>
    <w:r w:rsidR="00EC4E23">
      <w:rPr>
        <w:rFonts w:ascii="Arial" w:hAnsi="Arial" w:cs="Arial"/>
        <w:noProof/>
        <w:sz w:val="18"/>
      </w:rPr>
      <w:t>1</w:t>
    </w:r>
    <w:r w:rsidRPr="00DF2D0D">
      <w:rPr>
        <w:rFonts w:ascii="Arial" w:hAnsi="Arial" w:cs="Arial"/>
        <w:sz w:val="18"/>
        <w:lang w:val="fr-FR"/>
      </w:rPr>
      <w:fldChar w:fldCharType="end"/>
    </w:r>
    <w:r w:rsidRPr="00DF2D0D">
      <w:rPr>
        <w:rFonts w:ascii="Arial" w:hAnsi="Arial" w:cs="Arial"/>
        <w:sz w:val="18"/>
      </w:rPr>
      <w:t>/</w:t>
    </w:r>
    <w:r w:rsidRPr="00DF2D0D">
      <w:rPr>
        <w:rFonts w:ascii="Arial" w:hAnsi="Arial" w:cs="Arial"/>
        <w:sz w:val="18"/>
      </w:rPr>
      <w:fldChar w:fldCharType="begin"/>
    </w:r>
    <w:r w:rsidRPr="00DF2D0D">
      <w:rPr>
        <w:rFonts w:ascii="Arial" w:hAnsi="Arial" w:cs="Arial"/>
        <w:sz w:val="18"/>
      </w:rPr>
      <w:instrText xml:space="preserve"> </w:instrText>
    </w:r>
    <w:r w:rsidR="00C20C51">
      <w:rPr>
        <w:rFonts w:ascii="Arial" w:hAnsi="Arial" w:cs="Arial"/>
        <w:sz w:val="18"/>
      </w:rPr>
      <w:instrText>NUMPAGES</w:instrText>
    </w:r>
    <w:r w:rsidRPr="00DF2D0D">
      <w:rPr>
        <w:rFonts w:ascii="Arial" w:hAnsi="Arial" w:cs="Arial"/>
        <w:sz w:val="18"/>
      </w:rPr>
      <w:instrText xml:space="preserve"> </w:instrText>
    </w:r>
    <w:r w:rsidRPr="00DF2D0D">
      <w:rPr>
        <w:rFonts w:ascii="Arial" w:hAnsi="Arial" w:cs="Arial"/>
        <w:sz w:val="18"/>
      </w:rPr>
      <w:fldChar w:fldCharType="separate"/>
    </w:r>
    <w:r w:rsidR="00EC4E23">
      <w:rPr>
        <w:rFonts w:ascii="Arial" w:hAnsi="Arial" w:cs="Arial"/>
        <w:noProof/>
        <w:sz w:val="18"/>
      </w:rPr>
      <w:t>1</w:t>
    </w:r>
    <w:r w:rsidRPr="00DF2D0D">
      <w:rPr>
        <w:rFonts w:ascii="Arial" w:hAnsi="Arial" w:cs="Arial"/>
        <w:sz w:val="18"/>
      </w:rPr>
      <w:fldChar w:fldCharType="end"/>
    </w:r>
  </w:p>
  <w:bookmarkEnd w:id="13"/>
  <w:bookmarkEnd w:id="14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3F2D7A" w14:textId="77777777" w:rsidR="00EC4E23" w:rsidRDefault="00EC4E23" w:rsidP="006F033B">
      <w:pPr>
        <w:spacing w:after="0" w:line="240" w:lineRule="auto"/>
      </w:pPr>
      <w:r>
        <w:separator/>
      </w:r>
    </w:p>
  </w:footnote>
  <w:footnote w:type="continuationSeparator" w:id="0">
    <w:p w14:paraId="274D250D" w14:textId="77777777" w:rsidR="00EC4E23" w:rsidRDefault="00EC4E23" w:rsidP="006F03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D84370" w14:textId="77777777" w:rsidR="00A83E4F" w:rsidRDefault="00A83E4F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E3AE52" w14:textId="77777777" w:rsidR="00A83E4F" w:rsidRDefault="00A83E4F">
    <w:pPr>
      <w:pStyle w:val="Kopfzeile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4F9762" w14:textId="0CBFA0F3" w:rsidR="00C645BE" w:rsidRDefault="00A83E4F" w:rsidP="00DF2D0D">
    <w:pPr>
      <w:pStyle w:val="Kopfzeile"/>
      <w:jc w:val="right"/>
    </w:pPr>
    <w:r>
      <w:rPr>
        <w:noProof/>
        <w:lang w:val="de-DE" w:eastAsia="de-DE"/>
      </w:rPr>
      <w:drawing>
        <wp:inline distT="0" distB="0" distL="0" distR="0" wp14:anchorId="2E8E4027" wp14:editId="223FE2A6">
          <wp:extent cx="2314586" cy="749300"/>
          <wp:effectExtent l="0" t="0" r="9525" b="0"/>
          <wp:docPr id="4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quintessenz_logo_e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5555" cy="7496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5F4899"/>
    <w:multiLevelType w:val="hybridMultilevel"/>
    <w:tmpl w:val="CE28595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305557"/>
    <w:multiLevelType w:val="hybridMultilevel"/>
    <w:tmpl w:val="6C4AE3F0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C5589A"/>
    <w:multiLevelType w:val="hybridMultilevel"/>
    <w:tmpl w:val="CE843802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31706A8"/>
    <w:multiLevelType w:val="hybridMultilevel"/>
    <w:tmpl w:val="336E920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3C35AA"/>
    <w:multiLevelType w:val="hybridMultilevel"/>
    <w:tmpl w:val="E622384C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6E1E44"/>
    <w:multiLevelType w:val="hybridMultilevel"/>
    <w:tmpl w:val="7A6CDCE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0D3528"/>
    <w:multiLevelType w:val="hybridMultilevel"/>
    <w:tmpl w:val="1FDCB44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032F9B"/>
    <w:multiLevelType w:val="hybridMultilevel"/>
    <w:tmpl w:val="3A4E264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6D80354">
      <w:start w:val="1"/>
      <w:numFmt w:val="bullet"/>
      <w:pStyle w:val="ZellenListe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616B53"/>
    <w:multiLevelType w:val="hybridMultilevel"/>
    <w:tmpl w:val="2454EDA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062D12"/>
    <w:multiLevelType w:val="hybridMultilevel"/>
    <w:tmpl w:val="6E48209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DD59C9"/>
    <w:multiLevelType w:val="hybridMultilevel"/>
    <w:tmpl w:val="9DFC416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9F42FC"/>
    <w:multiLevelType w:val="hybridMultilevel"/>
    <w:tmpl w:val="E28A51E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8E5B68"/>
    <w:multiLevelType w:val="hybridMultilevel"/>
    <w:tmpl w:val="DC0897D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B18B2"/>
    <w:multiLevelType w:val="hybridMultilevel"/>
    <w:tmpl w:val="0F988C5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5"/>
  </w:num>
  <w:num w:numId="4">
    <w:abstractNumId w:val="3"/>
  </w:num>
  <w:num w:numId="5">
    <w:abstractNumId w:val="9"/>
  </w:num>
  <w:num w:numId="6">
    <w:abstractNumId w:val="6"/>
  </w:num>
  <w:num w:numId="7">
    <w:abstractNumId w:val="8"/>
  </w:num>
  <w:num w:numId="8">
    <w:abstractNumId w:val="10"/>
  </w:num>
  <w:num w:numId="9">
    <w:abstractNumId w:val="0"/>
  </w:num>
  <w:num w:numId="10">
    <w:abstractNumId w:val="11"/>
  </w:num>
  <w:num w:numId="11">
    <w:abstractNumId w:val="4"/>
  </w:num>
  <w:num w:numId="12">
    <w:abstractNumId w:val="1"/>
  </w:num>
  <w:num w:numId="13">
    <w:abstractNumId w:val="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activeWritingStyle w:appName="MSWord" w:lang="de-CH" w:vendorID="64" w:dllVersion="131078" w:nlCheck="1" w:checkStyle="0"/>
  <w:activeWritingStyle w:appName="MSWord" w:lang="en-US" w:vendorID="64" w:dllVersion="131078" w:nlCheck="1" w:checkStyle="0"/>
  <w:revisionView w:markup="0"/>
  <w:doNotTrackMoves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C6D"/>
    <w:rsid w:val="00044D2C"/>
    <w:rsid w:val="000469EE"/>
    <w:rsid w:val="0005051F"/>
    <w:rsid w:val="00055E32"/>
    <w:rsid w:val="000652D0"/>
    <w:rsid w:val="00065FA1"/>
    <w:rsid w:val="0008494C"/>
    <w:rsid w:val="000851C1"/>
    <w:rsid w:val="00097660"/>
    <w:rsid w:val="000B0EF5"/>
    <w:rsid w:val="000B736D"/>
    <w:rsid w:val="000D6E2F"/>
    <w:rsid w:val="000F6D69"/>
    <w:rsid w:val="001036B5"/>
    <w:rsid w:val="001118C8"/>
    <w:rsid w:val="00117C4C"/>
    <w:rsid w:val="00120528"/>
    <w:rsid w:val="00141892"/>
    <w:rsid w:val="001519B4"/>
    <w:rsid w:val="001607EA"/>
    <w:rsid w:val="00164474"/>
    <w:rsid w:val="00175F2E"/>
    <w:rsid w:val="001A4657"/>
    <w:rsid w:val="001A71CE"/>
    <w:rsid w:val="001B7C2E"/>
    <w:rsid w:val="001E5981"/>
    <w:rsid w:val="00232CAB"/>
    <w:rsid w:val="00251B66"/>
    <w:rsid w:val="0026236C"/>
    <w:rsid w:val="00276C7D"/>
    <w:rsid w:val="002B4322"/>
    <w:rsid w:val="002B5AF3"/>
    <w:rsid w:val="002E2920"/>
    <w:rsid w:val="00304064"/>
    <w:rsid w:val="00320277"/>
    <w:rsid w:val="003514C8"/>
    <w:rsid w:val="003719D0"/>
    <w:rsid w:val="0039600E"/>
    <w:rsid w:val="003D0166"/>
    <w:rsid w:val="003D0888"/>
    <w:rsid w:val="00405EB4"/>
    <w:rsid w:val="00444984"/>
    <w:rsid w:val="004536EE"/>
    <w:rsid w:val="00460651"/>
    <w:rsid w:val="004B4BEB"/>
    <w:rsid w:val="004E106C"/>
    <w:rsid w:val="004F1A93"/>
    <w:rsid w:val="00510E72"/>
    <w:rsid w:val="00512481"/>
    <w:rsid w:val="00587B18"/>
    <w:rsid w:val="005A7637"/>
    <w:rsid w:val="005B4191"/>
    <w:rsid w:val="005F4DCC"/>
    <w:rsid w:val="00613086"/>
    <w:rsid w:val="00632DB9"/>
    <w:rsid w:val="00665434"/>
    <w:rsid w:val="00667ADD"/>
    <w:rsid w:val="00691588"/>
    <w:rsid w:val="006F033B"/>
    <w:rsid w:val="006F4915"/>
    <w:rsid w:val="0076097F"/>
    <w:rsid w:val="00764A3B"/>
    <w:rsid w:val="00791B2A"/>
    <w:rsid w:val="00796C2C"/>
    <w:rsid w:val="007C3A88"/>
    <w:rsid w:val="007E7068"/>
    <w:rsid w:val="007F3C6D"/>
    <w:rsid w:val="00830823"/>
    <w:rsid w:val="00837A7B"/>
    <w:rsid w:val="00851E4B"/>
    <w:rsid w:val="00855A3B"/>
    <w:rsid w:val="008F3C6C"/>
    <w:rsid w:val="00964066"/>
    <w:rsid w:val="00966CDD"/>
    <w:rsid w:val="009E4DD8"/>
    <w:rsid w:val="00A13E1F"/>
    <w:rsid w:val="00A2006E"/>
    <w:rsid w:val="00A608F6"/>
    <w:rsid w:val="00A83E4F"/>
    <w:rsid w:val="00A85123"/>
    <w:rsid w:val="00A91C5B"/>
    <w:rsid w:val="00A92DFA"/>
    <w:rsid w:val="00AD2197"/>
    <w:rsid w:val="00AF520B"/>
    <w:rsid w:val="00B54037"/>
    <w:rsid w:val="00B57479"/>
    <w:rsid w:val="00B841D4"/>
    <w:rsid w:val="00BA397F"/>
    <w:rsid w:val="00BA58E6"/>
    <w:rsid w:val="00BC4CB3"/>
    <w:rsid w:val="00BD2B12"/>
    <w:rsid w:val="00BD6071"/>
    <w:rsid w:val="00C20C51"/>
    <w:rsid w:val="00C41327"/>
    <w:rsid w:val="00C439EC"/>
    <w:rsid w:val="00C57641"/>
    <w:rsid w:val="00C630DC"/>
    <w:rsid w:val="00C645BE"/>
    <w:rsid w:val="00C67EFD"/>
    <w:rsid w:val="00CA589A"/>
    <w:rsid w:val="00CD63F8"/>
    <w:rsid w:val="00CD6CB5"/>
    <w:rsid w:val="00CE05AA"/>
    <w:rsid w:val="00CE6E4B"/>
    <w:rsid w:val="00D30C14"/>
    <w:rsid w:val="00D31850"/>
    <w:rsid w:val="00DF2D0D"/>
    <w:rsid w:val="00E47818"/>
    <w:rsid w:val="00EB362F"/>
    <w:rsid w:val="00EB65AB"/>
    <w:rsid w:val="00EC1709"/>
    <w:rsid w:val="00EC3871"/>
    <w:rsid w:val="00EC4E23"/>
    <w:rsid w:val="00EE5D7E"/>
    <w:rsid w:val="00EF51C8"/>
    <w:rsid w:val="00F019BE"/>
    <w:rsid w:val="00F03E06"/>
    <w:rsid w:val="00F12361"/>
    <w:rsid w:val="00F30AC9"/>
    <w:rsid w:val="00F6760F"/>
    <w:rsid w:val="00FB355F"/>
    <w:rsid w:val="00FC0DD6"/>
    <w:rsid w:val="00FD0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CDD9E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FC0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8494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C0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7F3C6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87B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87B18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796C2C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6F03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F033B"/>
  </w:style>
  <w:style w:type="paragraph" w:styleId="Fuzeile">
    <w:name w:val="footer"/>
    <w:basedOn w:val="Standard"/>
    <w:link w:val="FuzeileZchn"/>
    <w:unhideWhenUsed/>
    <w:qFormat/>
    <w:rsid w:val="006F03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F033B"/>
  </w:style>
  <w:style w:type="table" w:styleId="Tabellenraster">
    <w:name w:val="Table Grid"/>
    <w:basedOn w:val="NormaleTabelle"/>
    <w:uiPriority w:val="59"/>
    <w:rsid w:val="009E4D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ellen">
    <w:name w:val="Zellen"/>
    <w:basedOn w:val="Standard"/>
    <w:rsid w:val="0076097F"/>
    <w:pPr>
      <w:spacing w:before="60" w:after="60" w:line="240" w:lineRule="auto"/>
    </w:pPr>
    <w:rPr>
      <w:rFonts w:ascii="Arial" w:eastAsia="Times New Roman" w:hAnsi="Arial" w:cs="Times New Roman"/>
      <w:sz w:val="20"/>
      <w:szCs w:val="20"/>
      <w:lang w:eastAsia="de-CH"/>
    </w:rPr>
  </w:style>
  <w:style w:type="paragraph" w:customStyle="1" w:styleId="ZellenTitel">
    <w:name w:val="Zellen Titel"/>
    <w:basedOn w:val="Standard"/>
    <w:rsid w:val="008F3C6C"/>
    <w:pPr>
      <w:spacing w:before="20" w:after="20" w:line="240" w:lineRule="auto"/>
    </w:pPr>
    <w:rPr>
      <w:rFonts w:ascii="Arial" w:eastAsia="Times New Roman" w:hAnsi="Arial" w:cs="Times New Roman"/>
      <w:b/>
      <w:sz w:val="20"/>
      <w:szCs w:val="20"/>
      <w:lang w:eastAsia="de-CH"/>
    </w:rPr>
  </w:style>
  <w:style w:type="paragraph" w:customStyle="1" w:styleId="Titel1">
    <w:name w:val="Titel 1"/>
    <w:basedOn w:val="berschrift1"/>
    <w:rsid w:val="00FC0DD6"/>
    <w:pPr>
      <w:pageBreakBefore/>
      <w:shd w:val="clear" w:color="auto" w:fill="333333"/>
      <w:spacing w:before="120" w:after="120" w:line="240" w:lineRule="auto"/>
    </w:pPr>
    <w:rPr>
      <w:rFonts w:ascii="Arial Black" w:eastAsia="Times New Roman" w:hAnsi="Arial Black" w:cs="Times New Roman"/>
      <w:b w:val="0"/>
      <w:bCs w:val="0"/>
      <w:color w:val="FFFFFF"/>
      <w:kern w:val="32"/>
      <w:sz w:val="28"/>
      <w:szCs w:val="20"/>
      <w:lang w:eastAsia="ja-JP"/>
    </w:rPr>
  </w:style>
  <w:style w:type="paragraph" w:customStyle="1" w:styleId="Titel3">
    <w:name w:val="Titel 3"/>
    <w:basedOn w:val="berschrift3"/>
    <w:rsid w:val="00FC0DD6"/>
    <w:pPr>
      <w:pBdr>
        <w:top w:val="single" w:sz="4" w:space="1" w:color="auto"/>
      </w:pBdr>
      <w:suppressAutoHyphens/>
      <w:spacing w:before="240" w:after="120" w:line="240" w:lineRule="auto"/>
    </w:pPr>
    <w:rPr>
      <w:rFonts w:ascii="Arial" w:eastAsia="Times New Roman" w:hAnsi="Arial" w:cs="Times New Roman"/>
      <w:bCs w:val="0"/>
      <w:color w:val="auto"/>
      <w:sz w:val="24"/>
      <w:szCs w:val="20"/>
      <w:lang w:eastAsia="ja-JP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C0DD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FC0DD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ZellenListe">
    <w:name w:val="Zellen Liste"/>
    <w:basedOn w:val="Zellen"/>
    <w:rsid w:val="00EF51C8"/>
    <w:pPr>
      <w:numPr>
        <w:ilvl w:val="2"/>
        <w:numId w:val="14"/>
      </w:numPr>
      <w:spacing w:before="100" w:beforeAutospacing="1" w:after="100" w:afterAutospacing="1"/>
      <w:ind w:left="284" w:hanging="284"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08494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6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7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C5D703-2EAD-5347-B4F9-3230CBA13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238</Characters>
  <Application>Microsoft Macintosh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Andreas Wieser</dc:creator>
  <cp:keywords/>
  <dc:description/>
  <cp:lastModifiedBy>Hubert Studer</cp:lastModifiedBy>
  <cp:revision>11</cp:revision>
  <cp:lastPrinted>2015-03-25T17:43:00Z</cp:lastPrinted>
  <dcterms:created xsi:type="dcterms:W3CDTF">2015-06-30T10:04:00Z</dcterms:created>
  <dcterms:modified xsi:type="dcterms:W3CDTF">2015-12-09T14:38:00Z</dcterms:modified>
</cp:coreProperties>
</file>